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893DD" w14:textId="21AB0AEA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480D6D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131D8976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6F2F373A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0166913A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F3E87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</w:t>
      </w:r>
      <w:r w:rsidR="00C153EF">
        <w:rPr>
          <w:color w:val="000000"/>
          <w:szCs w:val="24"/>
        </w:rPr>
        <w:t xml:space="preserve">            </w:t>
      </w:r>
      <w:r w:rsidRPr="007160E7">
        <w:rPr>
          <w:color w:val="000000"/>
          <w:szCs w:val="24"/>
        </w:rPr>
        <w:t xml:space="preserve">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56DE19F0" w14:textId="77777777" w:rsidR="002F57A1" w:rsidRPr="007160E7" w:rsidRDefault="002F57A1" w:rsidP="003D5643">
      <w:pPr>
        <w:rPr>
          <w:color w:val="000000"/>
          <w:szCs w:val="24"/>
        </w:rPr>
      </w:pPr>
    </w:p>
    <w:p w14:paraId="2195EB0D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</w:t>
      </w:r>
      <w:r w:rsidR="0044594A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7160E7">
        <w:rPr>
          <w:color w:val="000000"/>
          <w:sz w:val="24"/>
          <w:szCs w:val="24"/>
        </w:rPr>
        <w:t>о нижеследующем:</w:t>
      </w:r>
    </w:p>
    <w:p w14:paraId="0F670F04" w14:textId="77777777" w:rsidR="003231EF" w:rsidRDefault="003231EF" w:rsidP="003231EF">
      <w:pPr>
        <w:pStyle w:val="2"/>
        <w:rPr>
          <w:color w:val="000000"/>
          <w:sz w:val="24"/>
          <w:szCs w:val="24"/>
        </w:rPr>
      </w:pPr>
    </w:p>
    <w:p w14:paraId="7FB7D641" w14:textId="77777777" w:rsidR="003231EF" w:rsidRPr="00A51E06" w:rsidRDefault="003231EF" w:rsidP="003231EF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1:</w:t>
      </w:r>
    </w:p>
    <w:p w14:paraId="4AA37898" w14:textId="77777777" w:rsidR="00260444" w:rsidRP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44594A"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</w:t>
      </w:r>
      <w:r w:rsidR="00FB3A6C">
        <w:rPr>
          <w:color w:val="000000"/>
          <w:sz w:val="24"/>
          <w:szCs w:val="24"/>
        </w:rPr>
        <w:t>Стороны пришли к соглашению</w:t>
      </w:r>
      <w:r>
        <w:rPr>
          <w:color w:val="000000"/>
          <w:sz w:val="24"/>
          <w:szCs w:val="24"/>
        </w:rPr>
        <w:t>, что с _______(указать дату) о</w:t>
      </w:r>
      <w:r w:rsidR="00260444"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и Оператора ЭДО </w:t>
      </w:r>
      <w:r w:rsidR="00260444">
        <w:rPr>
          <w:color w:val="000000"/>
          <w:sz w:val="24"/>
          <w:szCs w:val="24"/>
        </w:rPr>
        <w:t>- ________________(при наличии</w:t>
      </w:r>
      <w:r w:rsidR="00260444" w:rsidRPr="00260444">
        <w:rPr>
          <w:color w:val="000000"/>
          <w:sz w:val="24"/>
          <w:szCs w:val="24"/>
        </w:rPr>
        <w:t xml:space="preserve"> роуминга).»</w:t>
      </w:r>
    </w:p>
    <w:p w14:paraId="7C563828" w14:textId="77777777" w:rsidR="003231EF" w:rsidRDefault="003231EF" w:rsidP="00B72CF4">
      <w:pPr>
        <w:pStyle w:val="2"/>
        <w:rPr>
          <w:color w:val="000000"/>
          <w:sz w:val="24"/>
          <w:szCs w:val="24"/>
        </w:rPr>
      </w:pPr>
    </w:p>
    <w:p w14:paraId="12B547AD" w14:textId="77777777" w:rsidR="00260444" w:rsidRPr="00A51E06" w:rsidRDefault="00260444" w:rsidP="00B72CF4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2:</w:t>
      </w:r>
    </w:p>
    <w:p w14:paraId="4F8B761D" w14:textId="77777777" w:rsid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«1. Стороны пришли к соглашению, что с _______(указать дату) о</w:t>
      </w:r>
      <w:r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</w:t>
      </w:r>
      <w:r w:rsidR="00260444" w:rsidRPr="00260444">
        <w:rPr>
          <w:color w:val="000000"/>
          <w:sz w:val="24"/>
          <w:szCs w:val="24"/>
        </w:rPr>
        <w:t>.»</w:t>
      </w:r>
    </w:p>
    <w:p w14:paraId="343F0E34" w14:textId="77777777" w:rsidR="008A59C3" w:rsidRDefault="008A59C3" w:rsidP="008A59C3">
      <w:pPr>
        <w:pStyle w:val="2"/>
        <w:rPr>
          <w:color w:val="000000"/>
          <w:sz w:val="24"/>
          <w:szCs w:val="24"/>
        </w:rPr>
      </w:pPr>
    </w:p>
    <w:p w14:paraId="7210A84B" w14:textId="77777777" w:rsidR="00D1033A" w:rsidRDefault="00D1033A" w:rsidP="00875302">
      <w:pPr>
        <w:pStyle w:val="2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 Клиент подтверждает и гарантирует, что на момент подписания настоящего дополнительного соглашения Клиент своими силами и за свой счет обеспечил получение соответствующих квалифицированных сертификатов в требуемом количестве, заключил договор с Оператором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для обеспечения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>, направил Оператору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заявление об участии в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получил у Оператора идентификатор участника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имеет в наличие технические возможности обмена </w:t>
      </w:r>
      <w:r w:rsidR="00260444">
        <w:rPr>
          <w:color w:val="000000"/>
          <w:sz w:val="24"/>
          <w:szCs w:val="24"/>
        </w:rPr>
        <w:t>ЭОД</w:t>
      </w:r>
      <w:r>
        <w:rPr>
          <w:color w:val="000000"/>
          <w:sz w:val="24"/>
          <w:szCs w:val="24"/>
        </w:rPr>
        <w:t>.</w:t>
      </w:r>
    </w:p>
    <w:p w14:paraId="0415496C" w14:textId="77777777" w:rsidR="000D5072" w:rsidRPr="008A59C3" w:rsidRDefault="00D1033A" w:rsidP="00D1033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8A59C3" w:rsidRPr="008A59C3">
        <w:rPr>
          <w:color w:val="000000"/>
          <w:sz w:val="24"/>
          <w:szCs w:val="24"/>
        </w:rPr>
        <w:t xml:space="preserve"> </w:t>
      </w:r>
      <w:r w:rsidR="000D5072" w:rsidRPr="008A59C3">
        <w:rPr>
          <w:color w:val="000000"/>
          <w:sz w:val="24"/>
          <w:szCs w:val="24"/>
        </w:rPr>
        <w:t>Настоящее дополнительное соглашение является неотъемлемой частью договора.</w:t>
      </w:r>
    </w:p>
    <w:p w14:paraId="3FAE7798" w14:textId="77777777" w:rsidR="000D5072" w:rsidRPr="008A59C3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4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232EE760" w14:textId="77777777" w:rsidR="008C7248" w:rsidRPr="008A59C3" w:rsidRDefault="00D1033A" w:rsidP="00FA2CF0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5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Настоящее дополнительное соглашение вступает в </w:t>
      </w:r>
      <w:r w:rsidR="008C7248" w:rsidRPr="008A59C3">
        <w:rPr>
          <w:i w:val="0"/>
          <w:color w:val="000000"/>
          <w:szCs w:val="24"/>
        </w:rPr>
        <w:t xml:space="preserve">силу </w:t>
      </w:r>
      <w:r w:rsidR="00006CF9" w:rsidRPr="008A59C3">
        <w:rPr>
          <w:i w:val="0"/>
          <w:color w:val="000000"/>
          <w:szCs w:val="24"/>
        </w:rPr>
        <w:t xml:space="preserve">с </w:t>
      </w:r>
      <w:r w:rsidR="00FA2CF0">
        <w:rPr>
          <w:i w:val="0"/>
          <w:color w:val="000000"/>
          <w:szCs w:val="24"/>
        </w:rPr>
        <w:t>момента его подписания Сторонами</w:t>
      </w:r>
      <w:r w:rsidR="0044594A" w:rsidRPr="008A59C3">
        <w:rPr>
          <w:i w:val="0"/>
          <w:color w:val="000000"/>
          <w:szCs w:val="24"/>
        </w:rPr>
        <w:t xml:space="preserve"> и</w:t>
      </w:r>
      <w:r w:rsidR="008C7248" w:rsidRPr="008A59C3">
        <w:rPr>
          <w:i w:val="0"/>
          <w:color w:val="000000"/>
          <w:szCs w:val="24"/>
        </w:rPr>
        <w:t xml:space="preserve"> действует в течени</w:t>
      </w:r>
      <w:r w:rsidR="0044594A" w:rsidRPr="008A59C3">
        <w:rPr>
          <w:i w:val="0"/>
          <w:color w:val="000000"/>
          <w:szCs w:val="24"/>
        </w:rPr>
        <w:t>е</w:t>
      </w:r>
      <w:r w:rsidR="008C7248" w:rsidRPr="008A59C3">
        <w:rPr>
          <w:i w:val="0"/>
          <w:color w:val="000000"/>
          <w:szCs w:val="24"/>
        </w:rPr>
        <w:t xml:space="preserve"> срока действия договора. </w:t>
      </w:r>
    </w:p>
    <w:p w14:paraId="596F0997" w14:textId="77777777" w:rsidR="000D5072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6</w:t>
      </w:r>
      <w:r w:rsidR="008A59C3">
        <w:rPr>
          <w:i w:val="0"/>
          <w:color w:val="000000"/>
          <w:szCs w:val="24"/>
        </w:rPr>
        <w:t xml:space="preserve">. </w:t>
      </w:r>
      <w:r w:rsidR="000D5072" w:rsidRPr="008A59C3">
        <w:rPr>
          <w:i w:val="0"/>
          <w:color w:val="000000"/>
          <w:szCs w:val="24"/>
        </w:rPr>
        <w:t>Настоящее дополнительное соглашение составлено в двух экземплярах по одному для каждой Стороны.</w:t>
      </w:r>
    </w:p>
    <w:p w14:paraId="13CFDD25" w14:textId="77777777" w:rsidR="00977906" w:rsidRPr="008A59C3" w:rsidRDefault="00977906" w:rsidP="008A59C3">
      <w:pPr>
        <w:pStyle w:val="a5"/>
        <w:ind w:firstLine="567"/>
        <w:rPr>
          <w:i w:val="0"/>
          <w:color w:val="000000"/>
          <w:szCs w:val="24"/>
        </w:rPr>
      </w:pPr>
      <w:r w:rsidRPr="00875302">
        <w:rPr>
          <w:i w:val="0"/>
          <w:color w:val="000000"/>
          <w:szCs w:val="24"/>
        </w:rPr>
        <w:t>7.</w:t>
      </w:r>
      <w:r w:rsidR="00372F8D">
        <w:rPr>
          <w:i w:val="0"/>
          <w:color w:val="000000"/>
          <w:szCs w:val="24"/>
        </w:rPr>
        <w:t xml:space="preserve"> </w:t>
      </w:r>
      <w:r w:rsidRPr="00875302">
        <w:rPr>
          <w:i w:val="0"/>
          <w:color w:val="000000"/>
          <w:szCs w:val="24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28638E83" w14:textId="77777777" w:rsidR="00385F22" w:rsidRPr="007160E7" w:rsidRDefault="00385F22" w:rsidP="00875302">
      <w:pPr>
        <w:pStyle w:val="2"/>
        <w:ind w:firstLine="0"/>
        <w:rPr>
          <w:color w:val="000000"/>
          <w:sz w:val="24"/>
          <w:szCs w:val="24"/>
        </w:rPr>
      </w:pPr>
    </w:p>
    <w:p w14:paraId="0E5F08AA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6EDC29C3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49325D54" w14:textId="77777777" w:rsidTr="0080536A">
        <w:tc>
          <w:tcPr>
            <w:tcW w:w="4786" w:type="dxa"/>
          </w:tcPr>
          <w:p w14:paraId="0F3B0D0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676FDB0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11A8B3C4" w14:textId="77777777" w:rsidTr="0080536A">
        <w:tc>
          <w:tcPr>
            <w:tcW w:w="4786" w:type="dxa"/>
          </w:tcPr>
          <w:p w14:paraId="2C334BCA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46EF49E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64F3856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6D528441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672FB26D" w14:textId="77777777" w:rsidTr="0080536A">
        <w:trPr>
          <w:trHeight w:val="607"/>
        </w:trPr>
        <w:tc>
          <w:tcPr>
            <w:tcW w:w="4786" w:type="dxa"/>
          </w:tcPr>
          <w:p w14:paraId="10052D5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31A8180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18AD8BD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54DAC11F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2BDCFC94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E0F8" w14:textId="77777777" w:rsidR="00715316" w:rsidRDefault="00715316">
      <w:r>
        <w:separator/>
      </w:r>
    </w:p>
  </w:endnote>
  <w:endnote w:type="continuationSeparator" w:id="0">
    <w:p w14:paraId="5D70C619" w14:textId="77777777" w:rsidR="00715316" w:rsidRDefault="0071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3CB3C" w14:textId="77777777" w:rsidR="00207115" w:rsidRDefault="0020711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5FB22" w14:textId="77777777" w:rsidR="00207115" w:rsidRDefault="0020711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B547D" w14:textId="77777777" w:rsidR="00207115" w:rsidRDefault="0020711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C7FD4" w14:textId="77777777" w:rsidR="00715316" w:rsidRDefault="00715316">
      <w:r>
        <w:separator/>
      </w:r>
    </w:p>
  </w:footnote>
  <w:footnote w:type="continuationSeparator" w:id="0">
    <w:p w14:paraId="49296936" w14:textId="77777777" w:rsidR="00715316" w:rsidRDefault="00715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73114" w14:textId="77777777" w:rsidR="00207115" w:rsidRDefault="0020711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A0D2C" w14:textId="5D00B409" w:rsidR="00207115" w:rsidRDefault="00207115" w:rsidP="00207115">
    <w:pPr>
      <w:pStyle w:val="a6"/>
      <w:jc w:val="right"/>
    </w:pPr>
    <w:r>
      <w:rPr>
        <w:color w:val="000000"/>
        <w:sz w:val="27"/>
        <w:szCs w:val="27"/>
      </w:rPr>
      <w:t xml:space="preserve">Приложение № </w:t>
    </w:r>
    <w:ins w:id="0" w:author="Кляйн Амалия" w:date="2025-11-25T11:43:00Z">
      <w:r>
        <w:rPr>
          <w:color w:val="000000"/>
          <w:sz w:val="27"/>
          <w:szCs w:val="27"/>
          <w:lang w:val="en-US"/>
        </w:rPr>
        <w:t>8</w:t>
      </w:r>
    </w:ins>
    <w:del w:id="1" w:author="Кляйн Амалия" w:date="2025-11-25T11:43:00Z">
      <w:r w:rsidDel="00207115">
        <w:rPr>
          <w:color w:val="000000"/>
          <w:sz w:val="27"/>
          <w:szCs w:val="27"/>
        </w:rPr>
        <w:delText>1</w:delText>
      </w:r>
    </w:del>
    <w:r>
      <w:rPr>
        <w:color w:val="000000"/>
        <w:sz w:val="27"/>
        <w:szCs w:val="27"/>
      </w:rPr>
      <w:t xml:space="preserve"> к приказу №___ от ___</w:t>
    </w:r>
  </w:p>
  <w:p w14:paraId="742C522B" w14:textId="59E8FBCF" w:rsidR="00207115" w:rsidRDefault="00207115">
    <w:pPr>
      <w:pStyle w:val="a6"/>
    </w:pPr>
  </w:p>
  <w:p w14:paraId="17DF299F" w14:textId="77777777" w:rsidR="00207115" w:rsidRDefault="0020711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49B5" w14:textId="77777777" w:rsidR="00207115" w:rsidRDefault="0020711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  <w:num w:numId="3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Кляйн Амалия">
    <w15:presenceInfo w15:providerId="AD" w15:userId="S-1-5-21-1374048667-1639951586-2620740435-23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536C"/>
    <w:rsid w:val="00166849"/>
    <w:rsid w:val="00174FE3"/>
    <w:rsid w:val="0018593B"/>
    <w:rsid w:val="001873FF"/>
    <w:rsid w:val="001905CB"/>
    <w:rsid w:val="00194162"/>
    <w:rsid w:val="00194985"/>
    <w:rsid w:val="001A1C5E"/>
    <w:rsid w:val="001A6840"/>
    <w:rsid w:val="001A6D7C"/>
    <w:rsid w:val="001A7A0A"/>
    <w:rsid w:val="001B2862"/>
    <w:rsid w:val="001B3C2D"/>
    <w:rsid w:val="001C0B5A"/>
    <w:rsid w:val="001C1183"/>
    <w:rsid w:val="001C6A76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774"/>
    <w:rsid w:val="001E6E25"/>
    <w:rsid w:val="001E73EC"/>
    <w:rsid w:val="001F11B0"/>
    <w:rsid w:val="001F1344"/>
    <w:rsid w:val="001F3B14"/>
    <w:rsid w:val="002006CF"/>
    <w:rsid w:val="00202707"/>
    <w:rsid w:val="002032EF"/>
    <w:rsid w:val="00205127"/>
    <w:rsid w:val="002052FA"/>
    <w:rsid w:val="00207115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45913"/>
    <w:rsid w:val="002511B8"/>
    <w:rsid w:val="00251F36"/>
    <w:rsid w:val="002568D1"/>
    <w:rsid w:val="0026027F"/>
    <w:rsid w:val="00260381"/>
    <w:rsid w:val="00260444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1EF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F8D"/>
    <w:rsid w:val="00382AE2"/>
    <w:rsid w:val="00382D18"/>
    <w:rsid w:val="00385857"/>
    <w:rsid w:val="00385F22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0D6D"/>
    <w:rsid w:val="00481872"/>
    <w:rsid w:val="004848C4"/>
    <w:rsid w:val="00484DDD"/>
    <w:rsid w:val="00491B0F"/>
    <w:rsid w:val="004B405E"/>
    <w:rsid w:val="004B6D3B"/>
    <w:rsid w:val="004B7D37"/>
    <w:rsid w:val="004D5BA4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5293"/>
    <w:rsid w:val="005E6439"/>
    <w:rsid w:val="005F17C0"/>
    <w:rsid w:val="005F1CC7"/>
    <w:rsid w:val="005F2559"/>
    <w:rsid w:val="005F3E8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15316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82078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5302"/>
    <w:rsid w:val="00877F34"/>
    <w:rsid w:val="0088050D"/>
    <w:rsid w:val="0088068E"/>
    <w:rsid w:val="0088303E"/>
    <w:rsid w:val="008841ED"/>
    <w:rsid w:val="008927DE"/>
    <w:rsid w:val="00893D0A"/>
    <w:rsid w:val="00894FE6"/>
    <w:rsid w:val="008968F1"/>
    <w:rsid w:val="00896F7B"/>
    <w:rsid w:val="008A1A9C"/>
    <w:rsid w:val="008A4498"/>
    <w:rsid w:val="008A59C3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77906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68BD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1E06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762"/>
    <w:rsid w:val="00AA4FBF"/>
    <w:rsid w:val="00AA51D1"/>
    <w:rsid w:val="00AA5C0D"/>
    <w:rsid w:val="00AB1052"/>
    <w:rsid w:val="00AB1757"/>
    <w:rsid w:val="00AB22D3"/>
    <w:rsid w:val="00AB7607"/>
    <w:rsid w:val="00AC29BE"/>
    <w:rsid w:val="00AC6CF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00BF"/>
    <w:rsid w:val="00B63459"/>
    <w:rsid w:val="00B64BE3"/>
    <w:rsid w:val="00B67771"/>
    <w:rsid w:val="00B67FBC"/>
    <w:rsid w:val="00B72CF4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0143"/>
    <w:rsid w:val="00BC1A75"/>
    <w:rsid w:val="00BC24F4"/>
    <w:rsid w:val="00BC297D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53EF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46F23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033A"/>
    <w:rsid w:val="00D137BC"/>
    <w:rsid w:val="00D17EAC"/>
    <w:rsid w:val="00D21EDF"/>
    <w:rsid w:val="00D2249E"/>
    <w:rsid w:val="00D22FB5"/>
    <w:rsid w:val="00D237AA"/>
    <w:rsid w:val="00D251E5"/>
    <w:rsid w:val="00D474CB"/>
    <w:rsid w:val="00D47943"/>
    <w:rsid w:val="00D506C6"/>
    <w:rsid w:val="00D60F8C"/>
    <w:rsid w:val="00D626EA"/>
    <w:rsid w:val="00D6621B"/>
    <w:rsid w:val="00D75EBC"/>
    <w:rsid w:val="00D81637"/>
    <w:rsid w:val="00D833DF"/>
    <w:rsid w:val="00D845A5"/>
    <w:rsid w:val="00D845AA"/>
    <w:rsid w:val="00D871D6"/>
    <w:rsid w:val="00D9512B"/>
    <w:rsid w:val="00D978B1"/>
    <w:rsid w:val="00DA15B8"/>
    <w:rsid w:val="00DA37AE"/>
    <w:rsid w:val="00DA45DF"/>
    <w:rsid w:val="00DA51D8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4AB9"/>
    <w:rsid w:val="00DE537C"/>
    <w:rsid w:val="00DE7713"/>
    <w:rsid w:val="00DE7767"/>
    <w:rsid w:val="00DF05BD"/>
    <w:rsid w:val="00DF0972"/>
    <w:rsid w:val="00DF2FDC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26AB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337A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1864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34F4C"/>
    <w:rsid w:val="00F4688E"/>
    <w:rsid w:val="00F54A98"/>
    <w:rsid w:val="00F573C0"/>
    <w:rsid w:val="00F62DCD"/>
    <w:rsid w:val="00F7057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CF0"/>
    <w:rsid w:val="00FA2F54"/>
    <w:rsid w:val="00FA785B"/>
    <w:rsid w:val="00FB2954"/>
    <w:rsid w:val="00FB2E0D"/>
    <w:rsid w:val="00FB3A6C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DCA56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paragraph" w:styleId="af0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Верхний колонтитул Знак"/>
    <w:basedOn w:val="a0"/>
    <w:link w:val="a6"/>
    <w:uiPriority w:val="99"/>
    <w:rsid w:val="0020711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Кляйн Амалия</cp:lastModifiedBy>
  <cp:revision>5</cp:revision>
  <cp:lastPrinted>2018-11-26T14:14:00Z</cp:lastPrinted>
  <dcterms:created xsi:type="dcterms:W3CDTF">2025-07-10T13:40:00Z</dcterms:created>
  <dcterms:modified xsi:type="dcterms:W3CDTF">2025-11-25T08:43:00Z</dcterms:modified>
</cp:coreProperties>
</file>